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Default Extension="xml" ContentType="application/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E62" w:rsidRPr="00FE5451" w:rsidRDefault="00C06F49" w:rsidP="00971D7E">
      <w:pPr>
        <w:spacing w:line="480" w:lineRule="auto"/>
        <w:contextualSpacing/>
        <w:rPr>
          <w:rFonts w:ascii="Times New Roman" w:hAnsi="Times New Roman" w:cs="Times New Roman"/>
          <w:sz w:val="24"/>
          <w:szCs w:val="24"/>
        </w:rPr>
      </w:pPr>
      <w:r w:rsidRPr="00FE5451">
        <w:rPr>
          <w:rFonts w:ascii="Times New Roman" w:hAnsi="Times New Roman" w:cs="Times New Roman"/>
          <w:sz w:val="24"/>
          <w:szCs w:val="24"/>
        </w:rPr>
        <w:t>James Gent</w:t>
      </w:r>
    </w:p>
    <w:p w:rsidR="008F2806" w:rsidRPr="00FE5451" w:rsidRDefault="00C06F49" w:rsidP="00971D7E">
      <w:pPr>
        <w:spacing w:line="480" w:lineRule="auto"/>
        <w:contextualSpacing/>
        <w:rPr>
          <w:rFonts w:ascii="Times New Roman" w:hAnsi="Times New Roman" w:cs="Times New Roman"/>
          <w:sz w:val="24"/>
          <w:szCs w:val="24"/>
        </w:rPr>
      </w:pPr>
      <w:r w:rsidRPr="00FE5451">
        <w:rPr>
          <w:rFonts w:ascii="Times New Roman" w:hAnsi="Times New Roman" w:cs="Times New Roman"/>
          <w:sz w:val="24"/>
          <w:szCs w:val="24"/>
        </w:rPr>
        <w:t>CI 5</w:t>
      </w:r>
      <w:r w:rsidR="008F2806" w:rsidRPr="00FE5451">
        <w:rPr>
          <w:rFonts w:ascii="Times New Roman" w:hAnsi="Times New Roman" w:cs="Times New Roman"/>
          <w:sz w:val="24"/>
          <w:szCs w:val="24"/>
        </w:rPr>
        <w:t>13</w:t>
      </w:r>
    </w:p>
    <w:p w:rsidR="00C06F49" w:rsidRPr="00FE5451" w:rsidRDefault="00C06F49" w:rsidP="00971D7E">
      <w:pPr>
        <w:spacing w:line="480" w:lineRule="auto"/>
        <w:contextualSpacing/>
        <w:rPr>
          <w:rFonts w:ascii="Times New Roman" w:hAnsi="Times New Roman" w:cs="Times New Roman"/>
          <w:sz w:val="24"/>
          <w:szCs w:val="24"/>
        </w:rPr>
      </w:pPr>
      <w:r w:rsidRPr="00FE5451">
        <w:rPr>
          <w:rFonts w:ascii="Times New Roman" w:hAnsi="Times New Roman" w:cs="Times New Roman"/>
          <w:sz w:val="24"/>
          <w:szCs w:val="24"/>
        </w:rPr>
        <w:t>Summer 2011</w:t>
      </w:r>
    </w:p>
    <w:p w:rsidR="000D454C" w:rsidRPr="00FE5451" w:rsidRDefault="008F2806" w:rsidP="00971D7E">
      <w:pPr>
        <w:numPr>
          <w:ilvl w:val="0"/>
          <w:numId w:val="1"/>
          <w:numberingChange w:id="0" w:author="Gayle Thieman" w:date="2011-07-23T15:17:00Z" w:original="%1:1:0:."/>
        </w:numPr>
        <w:spacing w:line="480" w:lineRule="auto"/>
        <w:contextualSpacing/>
        <w:rPr>
          <w:rFonts w:ascii="Times New Roman" w:hAnsi="Times New Roman" w:cs="Times New Roman"/>
          <w:i/>
          <w:sz w:val="24"/>
          <w:szCs w:val="24"/>
        </w:rPr>
      </w:pPr>
      <w:r w:rsidRPr="00FE5451">
        <w:rPr>
          <w:rFonts w:ascii="Times New Roman" w:hAnsi="Times New Roman" w:cs="Times New Roman"/>
          <w:i/>
          <w:sz w:val="24"/>
          <w:szCs w:val="24"/>
        </w:rPr>
        <w:t>Explore the Intel Visual Ranking Tool. Click on the Overview and Benefits link. How does the tool facilitate students’ critical thinking? Consider the type of reasoning students demonstrate as they do Visual Ranking and how their activity involves both the cognitive and affective domains.</w:t>
      </w:r>
    </w:p>
    <w:p w:rsidR="003634AB" w:rsidRPr="00FE5451" w:rsidDel="005740FC" w:rsidRDefault="00971D7E" w:rsidP="003634AB">
      <w:pPr>
        <w:spacing w:line="480" w:lineRule="auto"/>
        <w:ind w:left="720" w:firstLine="720"/>
        <w:contextualSpacing/>
        <w:rPr>
          <w:del w:id="1" w:author="Gayle Thieman" w:date="2011-07-23T15:25:00Z"/>
          <w:rFonts w:ascii="Times New Roman" w:hAnsi="Times New Roman" w:cs="Times New Roman"/>
          <w:sz w:val="24"/>
          <w:szCs w:val="24"/>
        </w:rPr>
      </w:pPr>
      <w:r w:rsidRPr="00FE5451">
        <w:rPr>
          <w:rFonts w:ascii="Times New Roman" w:hAnsi="Times New Roman" w:cs="Times New Roman"/>
          <w:sz w:val="24"/>
          <w:szCs w:val="24"/>
        </w:rPr>
        <w:t xml:space="preserve">Students need to be able to analyze both the data and list to synthesize criterion by which to evaluate the item s in the list. Following this, they must then </w:t>
      </w:r>
      <w:proofErr w:type="gramStart"/>
      <w:r w:rsidRPr="00FE5451">
        <w:rPr>
          <w:rFonts w:ascii="Times New Roman" w:hAnsi="Times New Roman" w:cs="Times New Roman"/>
          <w:sz w:val="24"/>
          <w:szCs w:val="24"/>
        </w:rPr>
        <w:t>Organize</w:t>
      </w:r>
      <w:proofErr w:type="gramEnd"/>
      <w:r w:rsidRPr="00FE5451">
        <w:rPr>
          <w:rFonts w:ascii="Times New Roman" w:hAnsi="Times New Roman" w:cs="Times New Roman"/>
          <w:sz w:val="24"/>
          <w:szCs w:val="24"/>
        </w:rPr>
        <w:t xml:space="preserve"> items according to those synthesized </w:t>
      </w:r>
      <w:r w:rsidR="009302D4" w:rsidRPr="00FE5451">
        <w:rPr>
          <w:rFonts w:ascii="Times New Roman" w:hAnsi="Times New Roman" w:cs="Times New Roman"/>
          <w:sz w:val="24"/>
          <w:szCs w:val="24"/>
        </w:rPr>
        <w:t>criterion based on their values. In essence, they must utilize the cognitive domains of critical thinking to decipher the knowledge and develop the criterion by which it must be sorted. Next, the affective domain is used to organize and sort that information to create the order of the list. The entirety of the process uses both domains described in Bloom's taxonomy.</w:t>
      </w:r>
      <w:r w:rsidR="003634AB" w:rsidRPr="00FE5451">
        <w:rPr>
          <w:rFonts w:ascii="Times New Roman" w:hAnsi="Times New Roman" w:cs="Times New Roman"/>
          <w:sz w:val="24"/>
          <w:szCs w:val="24"/>
        </w:rPr>
        <w:t xml:space="preserve"> More importantly, the activity is meant to be a group process. As such, the cognitive process is not only internalized, but externalized a cemented through argument and discourse.</w:t>
      </w:r>
      <w:ins w:id="2" w:author="Gayle Thieman" w:date="2011-07-23T15:17:00Z">
        <w:r w:rsidR="005740FC">
          <w:rPr>
            <w:rFonts w:ascii="Times New Roman" w:hAnsi="Times New Roman" w:cs="Times New Roman"/>
            <w:sz w:val="24"/>
            <w:szCs w:val="24"/>
          </w:rPr>
          <w:t xml:space="preserve">  Clear distinction between cognitive and affective aspects of this tool</w:t>
        </w:r>
      </w:ins>
    </w:p>
    <w:p w:rsidR="003634AB" w:rsidRPr="00FE5451" w:rsidRDefault="003634AB" w:rsidP="005740FC">
      <w:pPr>
        <w:spacing w:line="480" w:lineRule="auto"/>
        <w:ind w:left="720" w:firstLine="720"/>
        <w:contextualSpacing/>
        <w:rPr>
          <w:rFonts w:ascii="Times New Roman" w:hAnsi="Times New Roman" w:cs="Times New Roman"/>
          <w:sz w:val="24"/>
          <w:szCs w:val="24"/>
        </w:rPr>
        <w:pPrChange w:id="3" w:author="Gayle Thieman" w:date="2011-07-23T15:25:00Z">
          <w:pPr>
            <w:spacing w:line="480" w:lineRule="auto"/>
            <w:contextualSpacing/>
          </w:pPr>
        </w:pPrChange>
      </w:pPr>
    </w:p>
    <w:p w:rsidR="00A44849" w:rsidRPr="00FE5451" w:rsidRDefault="008F2806" w:rsidP="00A44849">
      <w:pPr>
        <w:numPr>
          <w:ilvl w:val="0"/>
          <w:numId w:val="1"/>
          <w:numberingChange w:id="4" w:author="Gayle Thieman" w:date="2011-07-23T15:17:00Z" w:original="%1:2:0:."/>
        </w:numPr>
        <w:spacing w:line="480" w:lineRule="auto"/>
        <w:contextualSpacing/>
        <w:rPr>
          <w:rFonts w:ascii="Times New Roman" w:hAnsi="Times New Roman" w:cs="Times New Roman"/>
          <w:i/>
          <w:sz w:val="24"/>
          <w:szCs w:val="24"/>
        </w:rPr>
      </w:pPr>
      <w:r w:rsidRPr="00FE5451">
        <w:rPr>
          <w:rFonts w:ascii="Times New Roman" w:hAnsi="Times New Roman" w:cs="Times New Roman"/>
          <w:i/>
          <w:sz w:val="24"/>
          <w:szCs w:val="24"/>
        </w:rPr>
        <w:t>Next click on the Tutorial (underneath Demo on the Try the Tool page) and view the animation. What are the key steps a teacher must take to set up the Visual Ranking Tool and engage students in using the tool? Read the directions on pages 1-5 of the tutorial.</w:t>
      </w:r>
    </w:p>
    <w:p w:rsidR="009302D4" w:rsidRPr="00FE5451" w:rsidRDefault="00A44849" w:rsidP="00A44849">
      <w:pPr>
        <w:spacing w:line="480" w:lineRule="auto"/>
        <w:ind w:left="720" w:firstLine="720"/>
        <w:contextualSpacing/>
        <w:rPr>
          <w:rFonts w:ascii="Times New Roman" w:hAnsi="Times New Roman" w:cs="Times New Roman"/>
          <w:sz w:val="24"/>
          <w:szCs w:val="24"/>
        </w:rPr>
      </w:pPr>
      <w:r w:rsidRPr="00FE5451">
        <w:rPr>
          <w:rFonts w:ascii="Times New Roman" w:hAnsi="Times New Roman" w:cs="Times New Roman"/>
          <w:sz w:val="24"/>
          <w:szCs w:val="24"/>
        </w:rPr>
        <w:t>The first opportunity the teacher has to engage a student using the tool is in the project description.  It is this short summary of the project that begins the critical thinking, even before they are prompted on anything that they may need to sort.</w:t>
      </w:r>
    </w:p>
    <w:p w:rsidR="00A44849" w:rsidRPr="00FE5451" w:rsidRDefault="00A44849" w:rsidP="00A44849">
      <w:pPr>
        <w:spacing w:line="480" w:lineRule="auto"/>
        <w:ind w:left="720" w:firstLine="720"/>
        <w:contextualSpacing/>
        <w:rPr>
          <w:rFonts w:ascii="Times New Roman" w:hAnsi="Times New Roman" w:cs="Times New Roman"/>
          <w:sz w:val="24"/>
          <w:szCs w:val="24"/>
        </w:rPr>
      </w:pPr>
      <w:r w:rsidRPr="00FE5451">
        <w:rPr>
          <w:rFonts w:ascii="Times New Roman" w:hAnsi="Times New Roman" w:cs="Times New Roman"/>
          <w:sz w:val="24"/>
          <w:szCs w:val="24"/>
        </w:rPr>
        <w:t xml:space="preserve">Following this, the wording of a prompt is paramount to the </w:t>
      </w:r>
      <w:r w:rsidR="0009407A" w:rsidRPr="00FE5451">
        <w:rPr>
          <w:rFonts w:ascii="Times New Roman" w:hAnsi="Times New Roman" w:cs="Times New Roman"/>
          <w:sz w:val="24"/>
          <w:szCs w:val="24"/>
        </w:rPr>
        <w:t xml:space="preserve">engagement of the students. It should be a question or statement that is a level two or, preferably, a level three question on </w:t>
      </w:r>
      <w:proofErr w:type="gramStart"/>
      <w:r w:rsidR="0009407A" w:rsidRPr="00FE5451">
        <w:rPr>
          <w:rFonts w:ascii="Times New Roman" w:hAnsi="Times New Roman" w:cs="Times New Roman"/>
          <w:sz w:val="24"/>
          <w:szCs w:val="24"/>
        </w:rPr>
        <w:t>Costa's  scale</w:t>
      </w:r>
      <w:proofErr w:type="gramEnd"/>
      <w:r w:rsidR="0009407A" w:rsidRPr="00FE5451">
        <w:rPr>
          <w:rFonts w:ascii="Times New Roman" w:hAnsi="Times New Roman" w:cs="Times New Roman"/>
          <w:sz w:val="24"/>
          <w:szCs w:val="24"/>
        </w:rPr>
        <w:t>. It is this prompt that limits the level of the critical thinking that a student will need. Without a prompt that reaches beyond objective thinking, the critical thinking will be lim</w:t>
      </w:r>
      <w:r w:rsidR="00986DB9" w:rsidRPr="00FE5451">
        <w:rPr>
          <w:rFonts w:ascii="Times New Roman" w:hAnsi="Times New Roman" w:cs="Times New Roman"/>
          <w:sz w:val="24"/>
          <w:szCs w:val="24"/>
        </w:rPr>
        <w:t>ited to the cognitive side. For the sake of engaging all critical thought, the prompt should be subjective.</w:t>
      </w:r>
      <w:ins w:id="5" w:author="Gayle Thieman" w:date="2011-07-23T15:18:00Z">
        <w:r w:rsidR="005740FC">
          <w:rPr>
            <w:rFonts w:ascii="Times New Roman" w:hAnsi="Times New Roman" w:cs="Times New Roman"/>
            <w:sz w:val="24"/>
            <w:szCs w:val="24"/>
          </w:rPr>
          <w:t xml:space="preserve">  Insightful integration </w:t>
        </w:r>
        <w:proofErr w:type="gramStart"/>
        <w:r w:rsidR="005740FC">
          <w:rPr>
            <w:rFonts w:ascii="Times New Roman" w:hAnsi="Times New Roman" w:cs="Times New Roman"/>
            <w:sz w:val="24"/>
            <w:szCs w:val="24"/>
          </w:rPr>
          <w:t>of  Costa</w:t>
        </w:r>
      </w:ins>
      <w:ins w:id="6" w:author="Gayle Thieman" w:date="2011-07-23T15:19:00Z">
        <w:r w:rsidR="005740FC">
          <w:rPr>
            <w:rFonts w:ascii="Times New Roman" w:hAnsi="Times New Roman" w:cs="Times New Roman"/>
            <w:sz w:val="24"/>
            <w:szCs w:val="24"/>
          </w:rPr>
          <w:t>’</w:t>
        </w:r>
        <w:r w:rsidR="005740FC">
          <w:rPr>
            <w:rFonts w:ascii="Times New Roman" w:hAnsi="Times New Roman" w:cs="Times New Roman"/>
            <w:sz w:val="24"/>
            <w:szCs w:val="24"/>
          </w:rPr>
          <w:t>s</w:t>
        </w:r>
        <w:proofErr w:type="gramEnd"/>
        <w:r w:rsidR="005740FC">
          <w:rPr>
            <w:rFonts w:ascii="Times New Roman" w:hAnsi="Times New Roman" w:cs="Times New Roman"/>
            <w:sz w:val="24"/>
            <w:szCs w:val="24"/>
          </w:rPr>
          <w:t xml:space="preserve"> scale.</w:t>
        </w:r>
      </w:ins>
    </w:p>
    <w:p w:rsidR="00986DB9" w:rsidRPr="00FE5451" w:rsidRDefault="00EC5A76" w:rsidP="00A44849">
      <w:pPr>
        <w:spacing w:line="480" w:lineRule="auto"/>
        <w:ind w:left="720" w:firstLine="720"/>
        <w:contextualSpacing/>
        <w:rPr>
          <w:rFonts w:ascii="Times New Roman" w:hAnsi="Times New Roman" w:cs="Times New Roman"/>
          <w:sz w:val="24"/>
          <w:szCs w:val="24"/>
        </w:rPr>
      </w:pPr>
      <w:r w:rsidRPr="00FE5451">
        <w:rPr>
          <w:rFonts w:ascii="Times New Roman" w:hAnsi="Times New Roman" w:cs="Times New Roman"/>
          <w:sz w:val="24"/>
          <w:szCs w:val="24"/>
        </w:rPr>
        <w:t xml:space="preserve">The next key step, another opportunity to begin the critical thinking process and </w:t>
      </w:r>
      <w:proofErr w:type="gramStart"/>
      <w:r w:rsidRPr="00FE5451">
        <w:rPr>
          <w:rFonts w:ascii="Times New Roman" w:hAnsi="Times New Roman" w:cs="Times New Roman"/>
          <w:sz w:val="24"/>
          <w:szCs w:val="24"/>
        </w:rPr>
        <w:t>engage</w:t>
      </w:r>
      <w:proofErr w:type="gramEnd"/>
      <w:r w:rsidRPr="00FE5451">
        <w:rPr>
          <w:rFonts w:ascii="Times New Roman" w:hAnsi="Times New Roman" w:cs="Times New Roman"/>
          <w:sz w:val="24"/>
          <w:szCs w:val="24"/>
        </w:rPr>
        <w:t xml:space="preserve"> the students is the brainstorming of the list that is to be sorted. While the affective side of critical thinking is less important during this process, this may provide a starting point for the cognitive thinking process as the students interact with each other </w:t>
      </w:r>
      <w:r w:rsidR="008A05B7" w:rsidRPr="00FE5451">
        <w:rPr>
          <w:rFonts w:ascii="Times New Roman" w:hAnsi="Times New Roman" w:cs="Times New Roman"/>
          <w:sz w:val="24"/>
          <w:szCs w:val="24"/>
        </w:rPr>
        <w:t xml:space="preserve">and the educator </w:t>
      </w:r>
      <w:r w:rsidRPr="00FE5451">
        <w:rPr>
          <w:rFonts w:ascii="Times New Roman" w:hAnsi="Times New Roman" w:cs="Times New Roman"/>
          <w:sz w:val="24"/>
          <w:szCs w:val="24"/>
        </w:rPr>
        <w:t xml:space="preserve">to create the </w:t>
      </w:r>
      <w:r w:rsidR="008A05B7" w:rsidRPr="00FE5451">
        <w:rPr>
          <w:rFonts w:ascii="Times New Roman" w:hAnsi="Times New Roman" w:cs="Times New Roman"/>
          <w:sz w:val="24"/>
          <w:szCs w:val="24"/>
        </w:rPr>
        <w:t>list that will later be sorted by the groups.</w:t>
      </w:r>
    </w:p>
    <w:p w:rsidR="00A87A63" w:rsidRPr="00FE5451" w:rsidDel="005740FC" w:rsidRDefault="008A05B7" w:rsidP="00A87A63">
      <w:pPr>
        <w:spacing w:line="480" w:lineRule="auto"/>
        <w:ind w:left="720" w:firstLine="720"/>
        <w:contextualSpacing/>
        <w:rPr>
          <w:del w:id="7" w:author="Gayle Thieman" w:date="2011-07-23T15:25:00Z"/>
          <w:rFonts w:ascii="Times New Roman" w:hAnsi="Times New Roman" w:cs="Times New Roman"/>
          <w:sz w:val="24"/>
          <w:szCs w:val="24"/>
        </w:rPr>
      </w:pPr>
      <w:r w:rsidRPr="00FE5451">
        <w:rPr>
          <w:rFonts w:ascii="Times New Roman" w:hAnsi="Times New Roman" w:cs="Times New Roman"/>
          <w:sz w:val="24"/>
          <w:szCs w:val="24"/>
        </w:rPr>
        <w:t xml:space="preserve">After this, the </w:t>
      </w:r>
      <w:proofErr w:type="gramStart"/>
      <w:r w:rsidRPr="00FE5451">
        <w:rPr>
          <w:rFonts w:ascii="Times New Roman" w:hAnsi="Times New Roman" w:cs="Times New Roman"/>
          <w:sz w:val="24"/>
          <w:szCs w:val="24"/>
        </w:rPr>
        <w:t>encouragement to debrief or create comments within the tool allow</w:t>
      </w:r>
      <w:proofErr w:type="gramEnd"/>
      <w:r w:rsidRPr="00FE5451">
        <w:rPr>
          <w:rFonts w:ascii="Times New Roman" w:hAnsi="Times New Roman" w:cs="Times New Roman"/>
          <w:sz w:val="24"/>
          <w:szCs w:val="24"/>
        </w:rPr>
        <w:t xml:space="preserve"> another opportunity to engage the students and seek insight into their thought process. Depending on the list, a</w:t>
      </w:r>
      <w:r w:rsidR="00A87A63" w:rsidRPr="00FE5451">
        <w:rPr>
          <w:rFonts w:ascii="Times New Roman" w:hAnsi="Times New Roman" w:cs="Times New Roman"/>
          <w:sz w:val="24"/>
          <w:szCs w:val="24"/>
        </w:rPr>
        <w:t>nd</w:t>
      </w:r>
      <w:r w:rsidRPr="00FE5451">
        <w:rPr>
          <w:rFonts w:ascii="Times New Roman" w:hAnsi="Times New Roman" w:cs="Times New Roman"/>
          <w:sz w:val="24"/>
          <w:szCs w:val="24"/>
        </w:rPr>
        <w:t xml:space="preserve"> how sensitive it may or may not be,</w:t>
      </w:r>
      <w:r w:rsidR="00A87A63" w:rsidRPr="00FE5451">
        <w:rPr>
          <w:rFonts w:ascii="Times New Roman" w:hAnsi="Times New Roman" w:cs="Times New Roman"/>
          <w:sz w:val="24"/>
          <w:szCs w:val="24"/>
        </w:rPr>
        <w:t xml:space="preserve"> debriefing or comments may provide the best reflection opportunity for the students. It is in reflection that growth has been shown to be the greatest. </w:t>
      </w:r>
      <w:ins w:id="8" w:author="Gayle Thieman" w:date="2011-07-23T15:19:00Z">
        <w:r w:rsidR="005740FC">
          <w:rPr>
            <w:rFonts w:ascii="Times New Roman" w:hAnsi="Times New Roman" w:cs="Times New Roman"/>
            <w:sz w:val="24"/>
            <w:szCs w:val="24"/>
          </w:rPr>
          <w:t xml:space="preserve">  The student comment feature is sometimes overlooked; you explained why it is important to use. </w:t>
        </w:r>
      </w:ins>
    </w:p>
    <w:p w:rsidR="003634AB" w:rsidRPr="00FE5451" w:rsidRDefault="003634AB" w:rsidP="005740FC">
      <w:pPr>
        <w:spacing w:line="480" w:lineRule="auto"/>
        <w:ind w:left="720" w:firstLine="720"/>
        <w:contextualSpacing/>
        <w:rPr>
          <w:rFonts w:ascii="Times New Roman" w:hAnsi="Times New Roman" w:cs="Times New Roman"/>
          <w:sz w:val="24"/>
          <w:szCs w:val="24"/>
        </w:rPr>
        <w:pPrChange w:id="9" w:author="Gayle Thieman" w:date="2011-07-23T15:25:00Z">
          <w:pPr>
            <w:spacing w:line="480" w:lineRule="auto"/>
            <w:ind w:left="720"/>
            <w:contextualSpacing/>
          </w:pPr>
        </w:pPrChange>
      </w:pPr>
    </w:p>
    <w:p w:rsidR="00C06F49" w:rsidRPr="00FE5451" w:rsidRDefault="008F2806" w:rsidP="00971D7E">
      <w:pPr>
        <w:numPr>
          <w:ilvl w:val="0"/>
          <w:numId w:val="1"/>
          <w:numberingChange w:id="10" w:author="Gayle Thieman" w:date="2011-07-23T15:17:00Z" w:original="%1:3:0:."/>
        </w:numPr>
        <w:spacing w:line="480" w:lineRule="auto"/>
        <w:contextualSpacing/>
        <w:rPr>
          <w:rFonts w:ascii="Times New Roman" w:hAnsi="Times New Roman" w:cs="Times New Roman"/>
          <w:i/>
          <w:sz w:val="24"/>
          <w:szCs w:val="24"/>
        </w:rPr>
      </w:pPr>
      <w:r w:rsidRPr="00FE5451">
        <w:rPr>
          <w:rFonts w:ascii="Times New Roman" w:hAnsi="Times New Roman" w:cs="Times New Roman"/>
          <w:i/>
          <w:sz w:val="24"/>
          <w:szCs w:val="24"/>
        </w:rPr>
        <w:t>Click on the Project Examples link and explore the Project Ideas and Unit Plans. How do the examples stimulate your thinking of how to use the Visual Ranking Tool? Consider the grade level and subject area you plan to teach and how you could modify one of the projects or create your own from scratch. What curriculum goals would your Visual Ranking project address?</w:t>
      </w:r>
    </w:p>
    <w:p w:rsidR="00FE5451" w:rsidRPr="00FE5451" w:rsidRDefault="00E7473E" w:rsidP="00FE5451">
      <w:pPr>
        <w:spacing w:line="480" w:lineRule="auto"/>
        <w:ind w:left="720" w:firstLine="720"/>
        <w:contextualSpacing/>
        <w:rPr>
          <w:rFonts w:ascii="Times New Roman" w:hAnsi="Times New Roman" w:cs="Times New Roman"/>
          <w:sz w:val="24"/>
          <w:szCs w:val="24"/>
        </w:rPr>
      </w:pPr>
      <w:r w:rsidRPr="00FE5451">
        <w:rPr>
          <w:rFonts w:ascii="Times New Roman" w:hAnsi="Times New Roman" w:cs="Times New Roman"/>
          <w:sz w:val="24"/>
          <w:szCs w:val="24"/>
        </w:rPr>
        <w:t>I plan on teaching high school choir. As such the tool would be fairly difficult to assimilate into regular use. There are, however, a few uses for the tool that could lead to some interesting developments. The first thoughts are as a reflection tool upon highlights of the year. As an end of the year reflection with their peers, it could evaluate the successes and downfalls of the ensemble (both those of my creation or the group as a collective). This provides an opportunity to articulate why certain activities, pieces of music, concerts, tours, or anything else may have been more successful than others.</w:t>
      </w:r>
      <w:r w:rsidR="00F033FE" w:rsidRPr="00FE5451">
        <w:rPr>
          <w:rFonts w:ascii="Times New Roman" w:hAnsi="Times New Roman" w:cs="Times New Roman"/>
          <w:sz w:val="24"/>
          <w:szCs w:val="24"/>
        </w:rPr>
        <w:t xml:space="preserve"> </w:t>
      </w:r>
      <w:r w:rsidRPr="00FE5451">
        <w:rPr>
          <w:rFonts w:ascii="Times New Roman" w:hAnsi="Times New Roman" w:cs="Times New Roman"/>
          <w:sz w:val="24"/>
          <w:szCs w:val="24"/>
        </w:rPr>
        <w:t>Another use I was able to brainstorm in the choir classroom would be to provide students an opportunity to attempt to program the concert order. After instruction on why and how concerts are typically programmed, students could create the concert order for the music and provide justification for the order they chose. This not only forces the students to think critically about the music, but forces them into</w:t>
      </w:r>
      <w:r w:rsidR="004033B9" w:rsidRPr="00FE5451">
        <w:rPr>
          <w:rFonts w:ascii="Times New Roman" w:hAnsi="Times New Roman" w:cs="Times New Roman"/>
          <w:sz w:val="24"/>
          <w:szCs w:val="24"/>
        </w:rPr>
        <w:t xml:space="preserve"> an extremely small portion of</w:t>
      </w:r>
      <w:r w:rsidRPr="00FE5451">
        <w:rPr>
          <w:rFonts w:ascii="Times New Roman" w:hAnsi="Times New Roman" w:cs="Times New Roman"/>
          <w:sz w:val="24"/>
          <w:szCs w:val="24"/>
        </w:rPr>
        <w:t xml:space="preserve"> </w:t>
      </w:r>
      <w:r w:rsidR="004033B9" w:rsidRPr="00FE5451">
        <w:rPr>
          <w:rFonts w:ascii="Times New Roman" w:hAnsi="Times New Roman" w:cs="Times New Roman"/>
          <w:sz w:val="24"/>
          <w:szCs w:val="24"/>
        </w:rPr>
        <w:t>the mindset of their conductor as they try to sequence the music in the best way possible. As the sequence of a concert is subjective, there is no truly wrong answer as long as the crowd leaves happily. This leaves the doors of creativity mostly open on a unit like this.</w:t>
      </w:r>
      <w:r w:rsidR="00FE5451" w:rsidRPr="00FE5451">
        <w:rPr>
          <w:rFonts w:ascii="Times New Roman" w:hAnsi="Times New Roman" w:cs="Times New Roman"/>
          <w:sz w:val="24"/>
          <w:szCs w:val="24"/>
        </w:rPr>
        <w:t xml:space="preserve"> The curriculum goal would be to have students identify the factors of successful musical endeavor so that they may consciously reapply them to both their music and their life.</w:t>
      </w:r>
      <w:ins w:id="11" w:author="Gayle Thieman" w:date="2011-07-23T15:21:00Z">
        <w:r w:rsidR="005740FC">
          <w:rPr>
            <w:rFonts w:ascii="Times New Roman" w:hAnsi="Times New Roman" w:cs="Times New Roman"/>
            <w:sz w:val="24"/>
            <w:szCs w:val="24"/>
          </w:rPr>
          <w:t xml:space="preserve">  I think this would be very engaging; </w:t>
        </w:r>
        <w:proofErr w:type="gramStart"/>
        <w:r w:rsidR="005740FC">
          <w:rPr>
            <w:rFonts w:ascii="Times New Roman" w:hAnsi="Times New Roman" w:cs="Times New Roman"/>
            <w:sz w:val="24"/>
            <w:szCs w:val="24"/>
          </w:rPr>
          <w:t>in  a</w:t>
        </w:r>
        <w:proofErr w:type="gramEnd"/>
        <w:r w:rsidR="005740FC">
          <w:rPr>
            <w:rFonts w:ascii="Times New Roman" w:hAnsi="Times New Roman" w:cs="Times New Roman"/>
            <w:sz w:val="24"/>
            <w:szCs w:val="24"/>
          </w:rPr>
          <w:t xml:space="preserve"> large choir with a great deal of repertoire to learn there is little time to have discussions in which every student has time or space to be heard</w:t>
        </w:r>
      </w:ins>
      <w:ins w:id="12" w:author="Gayle Thieman" w:date="2011-07-23T15:22:00Z">
        <w:r w:rsidR="005740FC">
          <w:rPr>
            <w:rFonts w:ascii="Times New Roman" w:hAnsi="Times New Roman" w:cs="Times New Roman"/>
            <w:sz w:val="24"/>
            <w:szCs w:val="24"/>
          </w:rPr>
          <w:t xml:space="preserve">.  This activity takes less than 10 minutes </w:t>
        </w:r>
        <w:proofErr w:type="gramStart"/>
        <w:r w:rsidR="005740FC">
          <w:rPr>
            <w:rFonts w:ascii="Times New Roman" w:hAnsi="Times New Roman" w:cs="Times New Roman"/>
            <w:sz w:val="24"/>
            <w:szCs w:val="24"/>
          </w:rPr>
          <w:t>and  can</w:t>
        </w:r>
        <w:proofErr w:type="gramEnd"/>
        <w:r w:rsidR="005740FC">
          <w:rPr>
            <w:rFonts w:ascii="Times New Roman" w:hAnsi="Times New Roman" w:cs="Times New Roman"/>
            <w:sz w:val="24"/>
            <w:szCs w:val="24"/>
          </w:rPr>
          <w:t xml:space="preserve"> involve every student.   It builds a sense of community as well.</w:t>
        </w:r>
      </w:ins>
    </w:p>
    <w:p w:rsidR="004033B9" w:rsidRPr="00FE5451" w:rsidRDefault="004033B9" w:rsidP="00E7473E">
      <w:pPr>
        <w:spacing w:line="480" w:lineRule="auto"/>
        <w:ind w:left="720" w:firstLine="720"/>
        <w:contextualSpacing/>
        <w:rPr>
          <w:rFonts w:ascii="Times New Roman" w:hAnsi="Times New Roman" w:cs="Times New Roman"/>
          <w:sz w:val="24"/>
          <w:szCs w:val="24"/>
        </w:rPr>
      </w:pPr>
      <w:r w:rsidRPr="00FE5451">
        <w:rPr>
          <w:rFonts w:ascii="Times New Roman" w:hAnsi="Times New Roman" w:cs="Times New Roman"/>
          <w:sz w:val="24"/>
          <w:szCs w:val="24"/>
        </w:rPr>
        <w:t>If I were to get a high school level course, I would also attempt to start a music literacy course that incorporates music theory, music history and music exposure further into the lives of the students than what can be achieved in a choir classroom. It would be in this type of class that this tool could truly be effective. For basic knowledge purposes, the tool could be used to create chronological lists of historical events or items within a music theory concept. For example, students could chronologically list com</w:t>
      </w:r>
      <w:r w:rsidR="00F033FE" w:rsidRPr="00FE5451">
        <w:rPr>
          <w:rFonts w:ascii="Times New Roman" w:hAnsi="Times New Roman" w:cs="Times New Roman"/>
          <w:sz w:val="24"/>
          <w:szCs w:val="24"/>
        </w:rPr>
        <w:t>positional periods or composers or list, in order, musical</w:t>
      </w:r>
      <w:r w:rsidRPr="00FE5451">
        <w:rPr>
          <w:rFonts w:ascii="Times New Roman" w:hAnsi="Times New Roman" w:cs="Times New Roman"/>
          <w:sz w:val="24"/>
          <w:szCs w:val="24"/>
        </w:rPr>
        <w:t xml:space="preserve"> keys according to key signature. On a more subjective and critical thinking level, students could rank their favorite composers, compositional periods, styles of musical works (sonata, cantata, opera, mass, oratorio) and justify them. They could also do the last activity from the viewpoint of a certain composer. For example, </w:t>
      </w:r>
      <w:r w:rsidR="00135E15" w:rsidRPr="00FE5451">
        <w:rPr>
          <w:rFonts w:ascii="Times New Roman" w:hAnsi="Times New Roman" w:cs="Times New Roman"/>
          <w:sz w:val="24"/>
          <w:szCs w:val="24"/>
        </w:rPr>
        <w:t>"From Beethoven's perspective, rank the compositional periods." To complete this activity, it would require knowledge of his life and his composition as well as the other critical thinking skills necessary to work through the problem and come up with an answer that musicologists can only speculate about -fairly definitively with solid justification, but nonetheless.</w:t>
      </w:r>
      <w:r w:rsidR="00FE5451" w:rsidRPr="00FE5451">
        <w:rPr>
          <w:rFonts w:ascii="Times New Roman" w:hAnsi="Times New Roman" w:cs="Times New Roman"/>
          <w:sz w:val="24"/>
          <w:szCs w:val="24"/>
        </w:rPr>
        <w:t xml:space="preserve"> The curriculum goal would be two-fold for this last idea. It would encourage the students to empathize with a composer, which is perhaps easier than empathizing with their peers but a step in the right direction. The second would be to identify the path of musical influences so that they may better understand the popular music of today and its roots – most of which, at this point, lie in Africa or Latin America.</w:t>
      </w:r>
      <w:ins w:id="13" w:author="Gayle Thieman" w:date="2011-07-23T15:23:00Z">
        <w:r w:rsidR="005740FC">
          <w:rPr>
            <w:rFonts w:ascii="Times New Roman" w:hAnsi="Times New Roman" w:cs="Times New Roman"/>
            <w:sz w:val="24"/>
            <w:szCs w:val="24"/>
          </w:rPr>
          <w:t xml:space="preserve">  This aspect of music theory/appreciation could be integrated into multidisciplinary humanities classes also.  _+5</w:t>
        </w:r>
      </w:ins>
    </w:p>
    <w:sectPr w:rsidR="004033B9" w:rsidRPr="00FE5451" w:rsidSect="005E0E62">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74C93"/>
    <w:multiLevelType w:val="hybridMultilevel"/>
    <w:tmpl w:val="792CF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rsids>
    <w:rsidRoot w:val="00C06F49"/>
    <w:rsid w:val="0009407A"/>
    <w:rsid w:val="000D454C"/>
    <w:rsid w:val="00135E15"/>
    <w:rsid w:val="003634AB"/>
    <w:rsid w:val="004033B9"/>
    <w:rsid w:val="005740FC"/>
    <w:rsid w:val="005E0E62"/>
    <w:rsid w:val="008A05B7"/>
    <w:rsid w:val="008F2806"/>
    <w:rsid w:val="009302D4"/>
    <w:rsid w:val="00971D7E"/>
    <w:rsid w:val="00986DB9"/>
    <w:rsid w:val="00A44849"/>
    <w:rsid w:val="00A87A63"/>
    <w:rsid w:val="00BE48BE"/>
    <w:rsid w:val="00C06F49"/>
    <w:rsid w:val="00E7473E"/>
    <w:rsid w:val="00EC5A76"/>
    <w:rsid w:val="00F033FE"/>
    <w:rsid w:val="00FE5451"/>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E6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D454C"/>
    <w:pPr>
      <w:ind w:left="720"/>
      <w:contextualSpacing/>
    </w:pPr>
  </w:style>
  <w:style w:type="paragraph" w:styleId="BalloonText">
    <w:name w:val="Balloon Text"/>
    <w:basedOn w:val="Normal"/>
    <w:link w:val="BalloonTextChar"/>
    <w:uiPriority w:val="99"/>
    <w:semiHidden/>
    <w:unhideWhenUsed/>
    <w:rsid w:val="005740FC"/>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740FC"/>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9888A7D-D709-B343-8F5C-DF9D51415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1025</Words>
  <Characters>5845</Characters>
  <Application>Microsoft Macintosh Word</Application>
  <DocSecurity>0</DocSecurity>
  <Lines>48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Gayle Thieman</cp:lastModifiedBy>
  <cp:revision>2</cp:revision>
  <dcterms:created xsi:type="dcterms:W3CDTF">2011-07-23T22:25:00Z</dcterms:created>
  <dcterms:modified xsi:type="dcterms:W3CDTF">2011-07-23T22:25:00Z</dcterms:modified>
</cp:coreProperties>
</file>